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8E3BD" w14:textId="3C1052F1" w:rsidR="007D0162" w:rsidRPr="00531997" w:rsidRDefault="007D0162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</w:p>
    <w:p w14:paraId="41D5B3AF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4061A5C5" w14:textId="77777777" w:rsidTr="00CD4ABC">
        <w:trPr>
          <w:cantSplit/>
          <w:tblHeader/>
        </w:trPr>
        <w:tc>
          <w:tcPr>
            <w:tcW w:w="1277" w:type="dxa"/>
          </w:tcPr>
          <w:p w14:paraId="3E5B1B50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4833A4A1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03F82C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F89521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21F9DAA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1F07267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7D0162" w:rsidRPr="004306B5" w14:paraId="0C77B643" w14:textId="77777777" w:rsidTr="00CD4ABC">
        <w:trPr>
          <w:cantSplit/>
        </w:trPr>
        <w:tc>
          <w:tcPr>
            <w:tcW w:w="1277" w:type="dxa"/>
          </w:tcPr>
          <w:p w14:paraId="7D2153EC" w14:textId="4AE5FFC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2" w:type="dxa"/>
          </w:tcPr>
          <w:p w14:paraId="029D916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71DEE77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F62A70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AED6E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50F23129" w14:textId="77777777" w:rsidTr="00CD4ABC">
        <w:trPr>
          <w:cantSplit/>
        </w:trPr>
        <w:tc>
          <w:tcPr>
            <w:tcW w:w="1277" w:type="dxa"/>
          </w:tcPr>
          <w:p w14:paraId="6797E75A" w14:textId="7492BCF9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935EAE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35A4242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15E6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750B0DE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216A2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71283BDC" w14:textId="77777777" w:rsidTr="00CD4ABC">
        <w:trPr>
          <w:cantSplit/>
        </w:trPr>
        <w:tc>
          <w:tcPr>
            <w:tcW w:w="1277" w:type="dxa"/>
          </w:tcPr>
          <w:p w14:paraId="7654C74F" w14:textId="3C689F6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2D6F249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1BDBE80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5E607A2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3C0E4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8FD86C6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351FB126" w14:textId="77777777" w:rsidTr="00CD4ABC">
        <w:trPr>
          <w:cantSplit/>
        </w:trPr>
        <w:tc>
          <w:tcPr>
            <w:tcW w:w="1277" w:type="dxa"/>
          </w:tcPr>
          <w:p w14:paraId="2F8D5046" w14:textId="14B92C49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5B4D4FE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3FFEBC1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A82852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3B68A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E2BE5E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44788AC8" w14:textId="77777777" w:rsidTr="00CD4ABC">
        <w:trPr>
          <w:cantSplit/>
        </w:trPr>
        <w:tc>
          <w:tcPr>
            <w:tcW w:w="1277" w:type="dxa"/>
          </w:tcPr>
          <w:p w14:paraId="1BDBDDAB" w14:textId="1EE4A08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CD39AF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3CEC2E1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4BB15C6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32EE2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2E6347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2190EFAA" w14:textId="77777777" w:rsidTr="00CD4ABC">
        <w:trPr>
          <w:cantSplit/>
        </w:trPr>
        <w:tc>
          <w:tcPr>
            <w:tcW w:w="1277" w:type="dxa"/>
          </w:tcPr>
          <w:p w14:paraId="5F70FFA8" w14:textId="43EEEA67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0D0CCA8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3EC2E94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67CE84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E85D5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D5283A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7BBF535A" w14:textId="77777777" w:rsidTr="00CD4ABC">
        <w:trPr>
          <w:cantSplit/>
        </w:trPr>
        <w:tc>
          <w:tcPr>
            <w:tcW w:w="1277" w:type="dxa"/>
          </w:tcPr>
          <w:p w14:paraId="5047125E" w14:textId="3FA3545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198702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6014218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7F56EDD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EF3AF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8B67BF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0377EF78" w14:textId="77777777" w:rsidTr="00CD4ABC">
        <w:trPr>
          <w:cantSplit/>
        </w:trPr>
        <w:tc>
          <w:tcPr>
            <w:tcW w:w="1277" w:type="dxa"/>
          </w:tcPr>
          <w:p w14:paraId="75ED979B" w14:textId="77E6C4F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36DE158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EC145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7BD5079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91690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40599B22" w14:textId="77777777" w:rsidTr="00CD4ABC">
        <w:trPr>
          <w:cantSplit/>
        </w:trPr>
        <w:tc>
          <w:tcPr>
            <w:tcW w:w="1277" w:type="dxa"/>
          </w:tcPr>
          <w:p w14:paraId="2B2A769B" w14:textId="6B206A7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1714F20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1994ADB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77D9E6E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7D05E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05142985" w14:textId="77777777" w:rsidTr="00CD4ABC">
        <w:trPr>
          <w:cantSplit/>
        </w:trPr>
        <w:tc>
          <w:tcPr>
            <w:tcW w:w="1277" w:type="dxa"/>
          </w:tcPr>
          <w:p w14:paraId="48A14430" w14:textId="55A12C9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1842" w:type="dxa"/>
          </w:tcPr>
          <w:p w14:paraId="6DC1C14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3D2174F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479151B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F9C55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5AE6BD1F" w14:textId="77777777" w:rsidTr="00CD4ABC">
        <w:trPr>
          <w:cantSplit/>
        </w:trPr>
        <w:tc>
          <w:tcPr>
            <w:tcW w:w="1277" w:type="dxa"/>
          </w:tcPr>
          <w:p w14:paraId="71898C69" w14:textId="2337D90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1842" w:type="dxa"/>
          </w:tcPr>
          <w:p w14:paraId="44DC81B8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A69472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13DAD4A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1C89F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78E0CEB3" w14:textId="77777777" w:rsidTr="00CD4ABC">
        <w:trPr>
          <w:cantSplit/>
        </w:trPr>
        <w:tc>
          <w:tcPr>
            <w:tcW w:w="1277" w:type="dxa"/>
          </w:tcPr>
          <w:p w14:paraId="60F24505" w14:textId="308E6C70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494ECD3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6F22E51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28BB426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EE3E8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39DC3AF1" w14:textId="77777777" w:rsidTr="00CD4ABC">
        <w:trPr>
          <w:cantSplit/>
        </w:trPr>
        <w:tc>
          <w:tcPr>
            <w:tcW w:w="1277" w:type="dxa"/>
          </w:tcPr>
          <w:p w14:paraId="6366A22F" w14:textId="62E2DEAD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842" w:type="dxa"/>
          </w:tcPr>
          <w:p w14:paraId="7368DA5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88CF95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7346989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58706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0ABABA5B" w14:textId="77777777" w:rsidTr="00CD4ABC">
        <w:trPr>
          <w:cantSplit/>
        </w:trPr>
        <w:tc>
          <w:tcPr>
            <w:tcW w:w="1277" w:type="dxa"/>
          </w:tcPr>
          <w:p w14:paraId="50CDF336" w14:textId="34857275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623</w:t>
            </w:r>
          </w:p>
        </w:tc>
        <w:tc>
          <w:tcPr>
            <w:tcW w:w="1842" w:type="dxa"/>
          </w:tcPr>
          <w:p w14:paraId="07F8394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58BA50C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7EB8CE8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D8301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11CB150D" w14:textId="77777777" w:rsidTr="00CD4ABC">
        <w:trPr>
          <w:cantSplit/>
        </w:trPr>
        <w:tc>
          <w:tcPr>
            <w:tcW w:w="1277" w:type="dxa"/>
          </w:tcPr>
          <w:p w14:paraId="388BE52A" w14:textId="7E84C3A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69E3474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F31A85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F14B52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7669F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41BC7EE0" w14:textId="77777777" w:rsidTr="00CD4ABC">
        <w:trPr>
          <w:cantSplit/>
        </w:trPr>
        <w:tc>
          <w:tcPr>
            <w:tcW w:w="1277" w:type="dxa"/>
          </w:tcPr>
          <w:p w14:paraId="36F346AD" w14:textId="4652ACA4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DEB221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08835AF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7480462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1110C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62E5608D" w14:textId="77777777" w:rsidTr="00CD4ABC">
        <w:trPr>
          <w:cantSplit/>
        </w:trPr>
        <w:tc>
          <w:tcPr>
            <w:tcW w:w="1277" w:type="dxa"/>
          </w:tcPr>
          <w:p w14:paraId="775C2B37" w14:textId="6CB5FAC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5F2E70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294B4F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4DEED93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F240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39EBE5F7" w14:textId="77777777" w:rsidTr="00CD4ABC">
        <w:trPr>
          <w:cantSplit/>
        </w:trPr>
        <w:tc>
          <w:tcPr>
            <w:tcW w:w="1277" w:type="dxa"/>
          </w:tcPr>
          <w:p w14:paraId="14B5FCC8" w14:textId="1C63618B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24AF4C4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40E7F3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33FE2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AA2AF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F3EDE8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7EB58120" w14:textId="77777777" w:rsidTr="00CD4ABC">
        <w:trPr>
          <w:cantSplit/>
        </w:trPr>
        <w:tc>
          <w:tcPr>
            <w:tcW w:w="1277" w:type="dxa"/>
          </w:tcPr>
          <w:p w14:paraId="29E2176A" w14:textId="2BA1C7A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61A8F97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A76969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7C8C6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2377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436A6D6C" w14:textId="77777777" w:rsidTr="00CD4ABC">
        <w:trPr>
          <w:cantSplit/>
        </w:trPr>
        <w:tc>
          <w:tcPr>
            <w:tcW w:w="1277" w:type="dxa"/>
          </w:tcPr>
          <w:p w14:paraId="1427A6BB" w14:textId="7875D178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034226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B17EA4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5F82CBF4" w14:textId="43BEC412" w:rsidR="007D0162" w:rsidRPr="00415E6A" w:rsidRDefault="006C1303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ins w:id="0" w:author="Grzegorz Błaszczuk" w:date="2025-10-09T07:21:00Z">
              <w:r>
                <w:rPr>
                  <w:rFonts w:ascii="Cambria" w:eastAsia="Calibri" w:hAnsi="Cambria" w:cs="Arial"/>
                  <w:sz w:val="22"/>
                  <w:szCs w:val="22"/>
                  <w:lang w:eastAsia="en-US"/>
                </w:rPr>
                <w:t>10</w:t>
              </w:r>
            </w:ins>
          </w:p>
        </w:tc>
        <w:tc>
          <w:tcPr>
            <w:tcW w:w="1545" w:type="dxa"/>
          </w:tcPr>
          <w:p w14:paraId="37D731B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559B572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6009608A" w14:textId="77777777" w:rsidTr="00CD4ABC">
        <w:trPr>
          <w:cantSplit/>
        </w:trPr>
        <w:tc>
          <w:tcPr>
            <w:tcW w:w="1277" w:type="dxa"/>
          </w:tcPr>
          <w:p w14:paraId="64F4994E" w14:textId="5AF1ED71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AA33B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A8E6F9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55B963F" w14:textId="3C3B4D96" w:rsidR="007D0162" w:rsidRPr="00415E6A" w:rsidRDefault="006C1303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ins w:id="1" w:author="Grzegorz Błaszczuk" w:date="2025-10-09T07:21:00Z">
              <w:r>
                <w:rPr>
                  <w:rFonts w:ascii="Cambria" w:eastAsia="Calibri" w:hAnsi="Cambria" w:cs="Arial"/>
                  <w:sz w:val="22"/>
                  <w:szCs w:val="22"/>
                  <w:lang w:eastAsia="en-US"/>
                </w:rPr>
                <w:t>Nie</w:t>
              </w:r>
            </w:ins>
          </w:p>
        </w:tc>
        <w:tc>
          <w:tcPr>
            <w:tcW w:w="1545" w:type="dxa"/>
          </w:tcPr>
          <w:p w14:paraId="059FD70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46AF0EFA" w14:textId="77777777" w:rsidTr="00CD4ABC">
        <w:trPr>
          <w:cantSplit/>
        </w:trPr>
        <w:tc>
          <w:tcPr>
            <w:tcW w:w="1277" w:type="dxa"/>
          </w:tcPr>
          <w:p w14:paraId="62C97A07" w14:textId="0E2EE3D7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665B4DF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57CAB40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16694C55" w14:textId="5A36FD26" w:rsidR="007D0162" w:rsidRPr="00415E6A" w:rsidRDefault="006C1303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ins w:id="2" w:author="Grzegorz Błaszczuk" w:date="2025-10-09T07:22:00Z">
              <w:r>
                <w:rPr>
                  <w:rFonts w:ascii="Cambria" w:eastAsia="Calibri" w:hAnsi="Cambria" w:cs="Arial"/>
                  <w:sz w:val="22"/>
                  <w:szCs w:val="22"/>
                  <w:lang w:eastAsia="en-US"/>
                </w:rPr>
                <w:t>2</w:t>
              </w:r>
            </w:ins>
          </w:p>
        </w:tc>
        <w:tc>
          <w:tcPr>
            <w:tcW w:w="1545" w:type="dxa"/>
          </w:tcPr>
          <w:p w14:paraId="60A21FE9" w14:textId="0B4F2069" w:rsidR="007D0162" w:rsidRPr="00415E6A" w:rsidRDefault="00BC205E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108692CE" w14:textId="77777777" w:rsidTr="00CD4ABC">
        <w:trPr>
          <w:cantSplit/>
        </w:trPr>
        <w:tc>
          <w:tcPr>
            <w:tcW w:w="1277" w:type="dxa"/>
          </w:tcPr>
          <w:p w14:paraId="44DE64C9" w14:textId="37E7762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22CD564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A74954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25906FD5" w14:textId="48B9DFA3" w:rsidR="007D0162" w:rsidRPr="00415E6A" w:rsidRDefault="006C1303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ins w:id="3" w:author="Grzegorz Błaszczuk" w:date="2025-10-09T07:22:00Z">
              <w:r>
                <w:rPr>
                  <w:rFonts w:ascii="Cambria" w:eastAsia="Calibri" w:hAnsi="Cambria" w:cs="Arial"/>
                  <w:sz w:val="22"/>
                  <w:szCs w:val="22"/>
                  <w:lang w:eastAsia="en-US"/>
                </w:rPr>
                <w:t>30</w:t>
              </w:r>
            </w:ins>
          </w:p>
        </w:tc>
        <w:tc>
          <w:tcPr>
            <w:tcW w:w="1545" w:type="dxa"/>
          </w:tcPr>
          <w:p w14:paraId="311F157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7D0162" w:rsidRPr="004306B5" w14:paraId="3D130920" w14:textId="77777777" w:rsidTr="00CD4ABC">
        <w:trPr>
          <w:cantSplit/>
        </w:trPr>
        <w:tc>
          <w:tcPr>
            <w:tcW w:w="1277" w:type="dxa"/>
          </w:tcPr>
          <w:p w14:paraId="15BA9AE4" w14:textId="45ABFE0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842" w:type="dxa"/>
          </w:tcPr>
          <w:p w14:paraId="32D4DD3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2B367BC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6436D54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2200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  <w:p w14:paraId="34B273D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7D0162" w:rsidRPr="004306B5" w14:paraId="25C77B45" w14:textId="77777777" w:rsidTr="00CD4ABC">
        <w:trPr>
          <w:cantSplit/>
        </w:trPr>
        <w:tc>
          <w:tcPr>
            <w:tcW w:w="1277" w:type="dxa"/>
          </w:tcPr>
          <w:p w14:paraId="1E51DA6F" w14:textId="723DEA5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4535849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312BFAB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F3DBC8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7691E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7D0162" w:rsidRPr="004306B5" w14:paraId="6A12A4B7" w14:textId="77777777" w:rsidTr="00CD4ABC">
        <w:trPr>
          <w:cantSplit/>
        </w:trPr>
        <w:tc>
          <w:tcPr>
            <w:tcW w:w="1277" w:type="dxa"/>
          </w:tcPr>
          <w:p w14:paraId="70D0DCC1" w14:textId="4C53556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17B1DE6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1DAD42A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1AE1B29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8E1D9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7D0162" w:rsidRPr="004306B5" w14:paraId="122504C2" w14:textId="77777777" w:rsidTr="00CD4ABC">
        <w:trPr>
          <w:cantSplit/>
        </w:trPr>
        <w:tc>
          <w:tcPr>
            <w:tcW w:w="1277" w:type="dxa"/>
          </w:tcPr>
          <w:p w14:paraId="6845DF6A" w14:textId="340150B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5B98C4A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0EBDA1D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1BF5DCF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2BBEBC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341108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4A24B39C" w14:textId="77777777" w:rsidTr="00CD4ABC">
        <w:trPr>
          <w:cantSplit/>
        </w:trPr>
        <w:tc>
          <w:tcPr>
            <w:tcW w:w="1277" w:type="dxa"/>
          </w:tcPr>
          <w:p w14:paraId="313452E8" w14:textId="3182BB6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F5D4C3F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942EF0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17D950E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00F0D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5A3B63AB" w14:textId="77777777" w:rsidTr="00CD4ABC">
        <w:trPr>
          <w:cantSplit/>
        </w:trPr>
        <w:tc>
          <w:tcPr>
            <w:tcW w:w="1277" w:type="dxa"/>
          </w:tcPr>
          <w:p w14:paraId="7D0B4E65" w14:textId="7F5C0AF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35CB7A05" w14:textId="1134053F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  <w:r w:rsidR="00BC205E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3437" w:type="dxa"/>
          </w:tcPr>
          <w:p w14:paraId="5A14D91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CD87DC6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5E06E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1A9FCFF6" w14:textId="77777777" w:rsidTr="00CD4ABC">
        <w:trPr>
          <w:cantSplit/>
        </w:trPr>
        <w:tc>
          <w:tcPr>
            <w:tcW w:w="1277" w:type="dxa"/>
          </w:tcPr>
          <w:p w14:paraId="336B8737" w14:textId="759B13D0" w:rsidR="007D0162" w:rsidRPr="00415E6A" w:rsidRDefault="00BC205E" w:rsidP="00BC205E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3F2F18A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0CD0B58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DD1ACA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D85E2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7FBAF055" w14:textId="77777777" w:rsidTr="00CD4ABC">
        <w:trPr>
          <w:cantSplit/>
        </w:trPr>
        <w:tc>
          <w:tcPr>
            <w:tcW w:w="1277" w:type="dxa"/>
          </w:tcPr>
          <w:p w14:paraId="7FF9DE24" w14:textId="7FE19CE1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FCBF9C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F38F92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7BBA5D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D6CE7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26568BC7" w14:textId="77777777" w:rsidTr="00CD4ABC">
        <w:trPr>
          <w:cantSplit/>
        </w:trPr>
        <w:tc>
          <w:tcPr>
            <w:tcW w:w="1277" w:type="dxa"/>
          </w:tcPr>
          <w:p w14:paraId="41A2F5EC" w14:textId="0D4C6A2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3C1411E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47EBE25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3F56A6D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AE59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7D0162" w:rsidRPr="004306B5" w14:paraId="476957A0" w14:textId="77777777" w:rsidTr="00CD4ABC">
        <w:trPr>
          <w:cantSplit/>
        </w:trPr>
        <w:tc>
          <w:tcPr>
            <w:tcW w:w="1277" w:type="dxa"/>
          </w:tcPr>
          <w:p w14:paraId="613D1480" w14:textId="47917BA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7F48701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900999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4711061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2401E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21D9303B" w14:textId="77777777" w:rsidTr="00CD4ABC">
        <w:trPr>
          <w:cantSplit/>
        </w:trPr>
        <w:tc>
          <w:tcPr>
            <w:tcW w:w="1277" w:type="dxa"/>
          </w:tcPr>
          <w:p w14:paraId="2F538033" w14:textId="334106C4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3169EDA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47CF2AA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1A46D0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F8C63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7D0162" w:rsidRPr="004306B5" w14:paraId="4CBCF10C" w14:textId="77777777" w:rsidTr="00CD4ABC">
        <w:trPr>
          <w:cantSplit/>
        </w:trPr>
        <w:tc>
          <w:tcPr>
            <w:tcW w:w="1277" w:type="dxa"/>
          </w:tcPr>
          <w:p w14:paraId="241C11C4" w14:textId="60AD4BEB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63E246DF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AC5BB7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0EB5B7F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607D8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15E6A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07783201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922FF45" w14:textId="77777777" w:rsidR="007D0162" w:rsidRPr="00E833AC" w:rsidRDefault="007D0162" w:rsidP="007D016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EA7C8AB" w14:textId="77777777" w:rsidR="007D0162" w:rsidRPr="00E833AC" w:rsidRDefault="007D0162" w:rsidP="007D0162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5CA105A" w14:textId="77777777" w:rsidR="007D0162" w:rsidRPr="00E833AC" w:rsidRDefault="007D0162" w:rsidP="007D0162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73E22A6E" w14:textId="77777777" w:rsidR="007D0162" w:rsidRPr="00E833AC" w:rsidRDefault="007D0162" w:rsidP="007D0162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4DE01D5" w14:textId="77777777" w:rsidR="0000320D" w:rsidRDefault="0000320D"/>
    <w:sectPr w:rsidR="000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326E9" w14:textId="77777777" w:rsidR="00723C45" w:rsidRDefault="00723C45">
      <w:r>
        <w:separator/>
      </w:r>
    </w:p>
  </w:endnote>
  <w:endnote w:type="continuationSeparator" w:id="0">
    <w:p w14:paraId="60D37E39" w14:textId="77777777" w:rsidR="00723C45" w:rsidRDefault="0072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7560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4389" w14:textId="77777777" w:rsidR="00B15FF0" w:rsidRPr="00836E83" w:rsidRDefault="00B15FF0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0574A654" w14:textId="57D36F6E" w:rsidR="00B15FF0" w:rsidRPr="00836E83" w:rsidRDefault="007D0162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C16C0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671DA9E6" w14:textId="77777777" w:rsidR="00B15FF0" w:rsidRDefault="00B15FF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A855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A76A" w14:textId="77777777" w:rsidR="00723C45" w:rsidRDefault="00723C45">
      <w:r>
        <w:separator/>
      </w:r>
    </w:p>
  </w:footnote>
  <w:footnote w:type="continuationSeparator" w:id="0">
    <w:p w14:paraId="20F3C5E4" w14:textId="77777777" w:rsidR="00723C45" w:rsidRDefault="00723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A0B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0E90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6452B" w14:textId="77777777" w:rsidR="00B15FF0" w:rsidRDefault="00B15FF0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zegorz Błaszczuk">
    <w15:presenceInfo w15:providerId="AD" w15:userId="S::grzegorz.blaszczuk@ad.lasy.gov.pl::c4b7cc8a-2e4f-4056-bee2-5a61fe186d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B97"/>
    <w:rsid w:val="0000320D"/>
    <w:rsid w:val="003C16C0"/>
    <w:rsid w:val="00415E6A"/>
    <w:rsid w:val="004E5A79"/>
    <w:rsid w:val="00504CE9"/>
    <w:rsid w:val="00531997"/>
    <w:rsid w:val="00556DB6"/>
    <w:rsid w:val="00676B97"/>
    <w:rsid w:val="006A27BB"/>
    <w:rsid w:val="006A700E"/>
    <w:rsid w:val="006C1303"/>
    <w:rsid w:val="006F690C"/>
    <w:rsid w:val="00723C45"/>
    <w:rsid w:val="007D0162"/>
    <w:rsid w:val="009309CC"/>
    <w:rsid w:val="00943B8A"/>
    <w:rsid w:val="009B660F"/>
    <w:rsid w:val="00AE55D6"/>
    <w:rsid w:val="00B15FF0"/>
    <w:rsid w:val="00B93CB7"/>
    <w:rsid w:val="00BC205E"/>
    <w:rsid w:val="00C27B67"/>
    <w:rsid w:val="00D34516"/>
    <w:rsid w:val="00F8282C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16EF"/>
  <w15:chartTrackingRefBased/>
  <w15:docId w15:val="{8E7F355C-8C65-493C-BEB1-0991CCEE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1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ED61C-A040-4648-A763-0D56E148741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Grzegorz Błaszczuk</cp:lastModifiedBy>
  <cp:revision>2</cp:revision>
  <cp:lastPrinted>2025-03-19T06:36:00Z</cp:lastPrinted>
  <dcterms:created xsi:type="dcterms:W3CDTF">2025-10-09T05:25:00Z</dcterms:created>
  <dcterms:modified xsi:type="dcterms:W3CDTF">2025-10-09T05:25:00Z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